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0192A" w14:textId="77777777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Referinnotdesubsol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7FC5CDFB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LICI DIN TOTAL PARTENERIAT </w:t>
            </w:r>
            <w:del w:id="0" w:author="Codrii Pascanilor" w:date="2021-07-08T11:20:00Z">
              <w:r w:rsidR="00651C32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>1</w:delText>
              </w:r>
              <w:r w:rsidR="003F0A40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>3</w:delText>
              </w:r>
              <w:r w:rsidR="00651C32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>.</w:delText>
              </w:r>
              <w:r w:rsidR="003F0A40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>15</w:delText>
              </w:r>
              <w:r w:rsidR="00651C32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  <w:r w:rsidRPr="0060192D" w:rsidDel="00634FEE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ins w:id="1" w:author="Codrii Pascanilor" w:date="2021-07-08T11:20:00Z">
              <w:r w:rsidR="00634FEE">
                <w:rPr>
                  <w:rFonts w:ascii="Trebuchet MS" w:eastAsia="Calibri" w:hAnsi="Trebuchet MS" w:cs="Times New Roman"/>
                  <w:b/>
                  <w:color w:val="000000"/>
                </w:rPr>
                <w:t>13,88%</w:t>
              </w:r>
            </w:ins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:rsidDel="00256E02" w14:paraId="1FB91BB7" w14:textId="719AA1B3" w:rsidTr="000D556E">
        <w:trPr>
          <w:trHeight w:val="332"/>
          <w:jc w:val="center"/>
          <w:del w:id="2" w:author="Codrii Pascanilor" w:date="2021-07-08T11:15:00Z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1E27" w14:textId="504CBEAE" w:rsidR="008F47EA" w:rsidRPr="0060192D" w:rsidDel="00256E02" w:rsidRDefault="008F47EA" w:rsidP="0060192D">
            <w:pPr>
              <w:spacing w:after="0"/>
              <w:jc w:val="center"/>
              <w:rPr>
                <w:del w:id="3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4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  <w:color w:val="000000"/>
                </w:rPr>
                <w:delText>7.</w:delText>
              </w:r>
            </w:del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A0FF" w14:textId="34D9D78D" w:rsidR="008F47EA" w:rsidRPr="0060192D" w:rsidDel="00256E02" w:rsidRDefault="008F47EA" w:rsidP="0060192D">
            <w:pPr>
              <w:spacing w:after="0"/>
              <w:jc w:val="center"/>
              <w:rPr>
                <w:del w:id="5" w:author="Codrii Pascanilor" w:date="2021-07-08T11:15:00Z"/>
                <w:rFonts w:ascii="Trebuchet MS" w:hAnsi="Trebuchet MS" w:cs="Arial"/>
              </w:rPr>
            </w:pPr>
            <w:del w:id="6" w:author="Codrii Pascanilor" w:date="2021-07-08T11:15:00Z">
              <w:r w:rsidRPr="0060192D" w:rsidDel="00256E02">
                <w:rPr>
                  <w:rFonts w:ascii="Trebuchet MS" w:hAnsi="Trebuchet MS" w:cs="Arial"/>
                </w:rPr>
                <w:delText>Căprian Roxana P.F.A.</w:delText>
              </w:r>
            </w:del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6E1" w14:textId="3C20E2A0" w:rsidR="008F47EA" w:rsidRPr="0060192D" w:rsidDel="00256E02" w:rsidRDefault="008F47EA" w:rsidP="0060192D">
            <w:pPr>
              <w:spacing w:after="0"/>
              <w:rPr>
                <w:del w:id="7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8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</w:rPr>
                <w:delText>Sediul social: sat Bratesti, com. Stolniceni-Prajescu, jud. Iași</w:delText>
              </w:r>
            </w:del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037A" w14:textId="0A4AC600" w:rsidR="008F47EA" w:rsidRPr="0060192D" w:rsidDel="00256E02" w:rsidRDefault="008F47EA" w:rsidP="0060192D">
            <w:pPr>
              <w:spacing w:after="0"/>
              <w:rPr>
                <w:del w:id="9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10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  <w:color w:val="000000"/>
                </w:rPr>
                <w:delText>Cultivarea cerealelor (exclusiv orez), plantelor leguminoase si a plantelor producatoare de seminte oleaginoase-0111</w:delText>
              </w:r>
            </w:del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41E4AD0F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11" w:author="Codrii Pascanilor" w:date="2021-07-08T11:17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7 </w:t>
              </w:r>
            </w:ins>
            <w:del w:id="12" w:author="Codrii Pascanilor" w:date="2021-07-08T11:17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8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:rsidDel="00256E02" w14:paraId="4902DB9C" w14:textId="697F0FBD" w:rsidTr="000D556E">
        <w:trPr>
          <w:trHeight w:val="332"/>
          <w:jc w:val="center"/>
          <w:del w:id="13" w:author="Codrii Pascanilor" w:date="2021-07-08T11:15:00Z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0A0" w14:textId="584DA569" w:rsidR="008F47EA" w:rsidRPr="0060192D" w:rsidDel="00256E02" w:rsidRDefault="008F47EA" w:rsidP="0060192D">
            <w:pPr>
              <w:spacing w:after="0"/>
              <w:jc w:val="center"/>
              <w:rPr>
                <w:del w:id="14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15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  <w:color w:val="000000"/>
                </w:rPr>
                <w:delText>9.</w:delText>
              </w:r>
            </w:del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DDD" w14:textId="74F3294B" w:rsidR="008F47EA" w:rsidRPr="0060192D" w:rsidDel="00256E02" w:rsidRDefault="008F47EA" w:rsidP="0060192D">
            <w:pPr>
              <w:spacing w:after="0"/>
              <w:jc w:val="center"/>
              <w:rPr>
                <w:del w:id="16" w:author="Codrii Pascanilor" w:date="2021-07-08T11:15:00Z"/>
                <w:rFonts w:ascii="Trebuchet MS" w:hAnsi="Trebuchet MS" w:cs="Arial"/>
              </w:rPr>
            </w:pPr>
            <w:del w:id="17" w:author="Codrii Pascanilor" w:date="2021-07-08T11:15:00Z">
              <w:r w:rsidRPr="0060192D" w:rsidDel="00256E02">
                <w:rPr>
                  <w:rFonts w:ascii="Trebuchet MS" w:hAnsi="Trebuchet MS" w:cs="Arial"/>
                </w:rPr>
                <w:delText>Spiridon Despina Gabriela P.F.A.</w:delText>
              </w:r>
            </w:del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28F" w14:textId="7B610523" w:rsidR="008F47EA" w:rsidRPr="0060192D" w:rsidDel="00256E02" w:rsidRDefault="008F47EA" w:rsidP="0060192D">
            <w:pPr>
              <w:spacing w:after="0"/>
              <w:rPr>
                <w:del w:id="18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19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</w:rPr>
                <w:delText>Sediul social: sat Cozmesti, com. Stolniceni-Prajescu, Reg. Agricol fila 611, vol. VII, jud. Iași</w:delText>
              </w:r>
            </w:del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FF11" w14:textId="62AB87A1" w:rsidR="008F47EA" w:rsidRPr="0060192D" w:rsidDel="00256E02" w:rsidRDefault="008F47EA" w:rsidP="0060192D">
            <w:pPr>
              <w:spacing w:after="0"/>
              <w:rPr>
                <w:del w:id="20" w:author="Codrii Pascanilor" w:date="2021-07-08T11:15:00Z"/>
                <w:rFonts w:ascii="Trebuchet MS" w:eastAsia="Calibri" w:hAnsi="Trebuchet MS" w:cs="Times New Roman"/>
                <w:color w:val="000000"/>
              </w:rPr>
            </w:pPr>
            <w:del w:id="21" w:author="Codrii Pascanilor" w:date="2021-07-08T11:15:00Z">
              <w:r w:rsidRPr="0060192D" w:rsidDel="00256E02">
                <w:rPr>
                  <w:rFonts w:ascii="Trebuchet MS" w:eastAsia="Calibri" w:hAnsi="Trebuchet MS" w:cs="Times New Roman"/>
                  <w:color w:val="000000"/>
                </w:rPr>
                <w:delText>Cresterea bovinelor de lapte-0141</w:delText>
              </w:r>
            </w:del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50583503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22" w:author="Codrii Pascanilor" w:date="2021-07-08T11:17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8 </w:t>
              </w:r>
            </w:ins>
            <w:del w:id="23" w:author="Codrii Pascanilor" w:date="2021-07-08T11:17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10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27DDB311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24" w:author="Codrii Pascanilor" w:date="2021-07-08T11:17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9 </w:t>
              </w:r>
            </w:ins>
            <w:del w:id="25" w:author="Codrii Pascanilor" w:date="2021-07-08T11:17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11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0D8665E9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26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10 </w:t>
              </w:r>
            </w:ins>
            <w:del w:id="27" w:author="Codrii Pascanilor" w:date="2021-07-08T11:18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12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53F112C6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28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11 </w:t>
              </w:r>
            </w:ins>
            <w:del w:id="29" w:author="Codrii Pascanilor" w:date="2021-07-08T11:18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13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5A4E4BC1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30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12 </w:t>
              </w:r>
            </w:ins>
            <w:del w:id="31" w:author="Codrii Pascanilor" w:date="2021-07-08T11:18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14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1733146D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ins w:id="32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13 </w:t>
              </w:r>
            </w:ins>
            <w:del w:id="33" w:author="Codrii Pascanilor" w:date="2021-07-08T11:18:00Z">
              <w:r w:rsidR="008F47EA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15</w:delText>
              </w:r>
            </w:del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31C57A9B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ins w:id="34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14 </w:t>
              </w:r>
            </w:ins>
            <w:del w:id="35" w:author="Codrii Pascanilor" w:date="2021-07-08T11:18:00Z">
              <w:r w:rsidR="00272034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6</w:delText>
              </w:r>
            </w:del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legumelor si a pepenilor, a 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25D77FCA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36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lastRenderedPageBreak/>
                <w:t xml:space="preserve">15 </w:t>
              </w:r>
            </w:ins>
            <w:del w:id="37" w:author="Codrii Pascanilor" w:date="2021-07-08T11:18:00Z">
              <w:r w:rsidR="00272034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7</w:delText>
              </w:r>
            </w:del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115077ED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38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16 </w:t>
              </w:r>
            </w:ins>
            <w:del w:id="39" w:author="Codrii Pascanilor" w:date="2021-07-08T11:18:00Z">
              <w:r w:rsidR="00272034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1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8</w:delText>
              </w:r>
            </w:del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1B3AE8BB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ins w:id="40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17 </w:t>
              </w:r>
            </w:ins>
            <w:del w:id="41" w:author="Codrii Pascanilor" w:date="2021-07-08T11:18:00Z"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19</w:delText>
              </w:r>
            </w:del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22619F59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2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18 </w:t>
              </w:r>
            </w:ins>
            <w:del w:id="43" w:author="Codrii Pascanilor" w:date="2021-07-08T11:18:00Z">
              <w:r w:rsidR="00272034" w:rsidRPr="0060192D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0</w:delText>
              </w:r>
            </w:del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2B4E7D6B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4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19 </w:t>
              </w:r>
            </w:ins>
            <w:del w:id="45" w:author="Codrii Pascanilor" w:date="2021-07-08T11:18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1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7F6A" w14:textId="38DEC2B3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6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20 </w:t>
              </w:r>
            </w:ins>
            <w:del w:id="47" w:author="Codrii Pascanilor" w:date="2021-07-08T11:18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S. Maria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sat Soci,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272034" w:rsidRPr="0060192D" w14:paraId="2E1D5024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5E2B" w14:textId="1164A5C5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8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21 </w:t>
              </w:r>
            </w:ins>
            <w:del w:id="49" w:author="Codrii Pascanilor" w:date="2021-07-08T11:18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3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(exclisiv orez), plantelor leguminoase si a plantelor producatoare de seminte oleaginoase - 0111</w:t>
            </w:r>
          </w:p>
        </w:tc>
      </w:tr>
      <w:tr w:rsidR="00272034" w:rsidRPr="0060192D" w14:paraId="145C9E11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3F2F" w14:textId="42668A6F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0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22 </w:t>
              </w:r>
            </w:ins>
            <w:del w:id="51" w:author="Codrii Pascanilor" w:date="2021-07-08T11:18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4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plantelor leguminoase si a plantelor producatoare de seminte oleaginoase - 0111</w:t>
            </w:r>
          </w:p>
        </w:tc>
      </w:tr>
      <w:tr w:rsidR="00272034" w:rsidRPr="0060192D" w14:paraId="45696954" w14:textId="77777777" w:rsidTr="00256E02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B636" w14:textId="274BEC90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2" w:author="Codrii Pascanilor" w:date="2021-07-08T11:18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23 </w:t>
              </w:r>
            </w:ins>
            <w:del w:id="53" w:author="Codrii Pascanilor" w:date="2021-07-08T11:18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5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Sediul social: sat Verseni,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</w:t>
            </w:r>
            <w:r>
              <w:rPr>
                <w:rFonts w:ascii="Trebuchet MS" w:eastAsia="Calibri" w:hAnsi="Trebuchet MS" w:cs="Times New Roman"/>
                <w:color w:val="000000"/>
              </w:rPr>
              <w:t>erea ovinelor si caprinelor -0145</w:t>
            </w:r>
          </w:p>
        </w:tc>
      </w:tr>
      <w:tr w:rsidR="00272034" w:rsidRPr="0060192D" w14:paraId="19A86499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8AB6" w14:textId="3A272BE8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4" w:author="Codrii Pascanilor" w:date="2021-07-08T11:19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24 </w:t>
              </w:r>
            </w:ins>
            <w:del w:id="55" w:author="Codrii Pascanilor" w:date="2021-07-08T11:19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6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Daniel-Emil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Stolniceni-Prajescu,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6105B5F8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F19C" w14:textId="19585148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6" w:author="Codrii Pascanilor" w:date="2021-07-08T11:19:00Z">
              <w:r>
                <w:rPr>
                  <w:rFonts w:ascii="Trebuchet MS" w:eastAsia="Calibri" w:hAnsi="Trebuchet MS" w:cs="Times New Roman"/>
                  <w:color w:val="000000"/>
                </w:rPr>
                <w:lastRenderedPageBreak/>
                <w:t xml:space="preserve">25 </w:t>
              </w:r>
            </w:ins>
            <w:del w:id="57" w:author="Codrii Pascanilor" w:date="2021-07-08T11:19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7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 -0141</w:t>
            </w:r>
          </w:p>
        </w:tc>
      </w:tr>
      <w:tr w:rsidR="00272034" w:rsidRPr="0060192D" w14:paraId="6F882734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D232" w14:textId="5EC6B769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8" w:author="Codrii Pascanilor" w:date="2021-07-08T11:19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26 </w:t>
              </w:r>
            </w:ins>
            <w:del w:id="59" w:author="Codrii Pascanilor" w:date="2021-07-08T11:19:00Z">
              <w:r w:rsidR="00272034" w:rsidDel="00E431AB">
                <w:rPr>
                  <w:rFonts w:ascii="Trebuchet MS" w:eastAsia="Calibri" w:hAnsi="Trebuchet MS" w:cs="Times New Roman"/>
                  <w:color w:val="000000"/>
                </w:rPr>
                <w:delText>2</w:delText>
              </w:r>
              <w:r w:rsidR="00A93098" w:rsidDel="00E431AB">
                <w:rPr>
                  <w:rFonts w:ascii="Trebuchet MS" w:eastAsia="Calibri" w:hAnsi="Trebuchet MS" w:cs="Times New Roman"/>
                  <w:color w:val="000000"/>
                </w:rPr>
                <w:delText>8</w:delText>
              </w:r>
            </w:del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00E77C40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</w:t>
            </w:r>
            <w:del w:id="60" w:author="Codrii Pascanilor" w:date="2021-07-08T11:21:00Z">
              <w:r w:rsidR="00651C32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>7</w:delText>
              </w:r>
              <w:r w:rsidR="003F0A40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>3</w:delText>
              </w:r>
              <w:r w:rsidR="00651C32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>.</w:delText>
              </w:r>
              <w:r w:rsidR="003F0A40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>68</w:delText>
              </w:r>
              <w:r w:rsidR="00651C32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  <w:r w:rsidRPr="0060192D" w:rsidDel="003E7785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ins w:id="61" w:author="Codrii Pascanilor" w:date="2021-07-08T11:21:00Z">
              <w:r w:rsidR="003E7785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72,22%</w:t>
              </w:r>
            </w:ins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544"/>
      </w:tblGrid>
      <w:tr w:rsidR="00F31E7C" w:rsidRPr="0060192D" w14:paraId="3A79DEA6" w14:textId="77777777" w:rsidTr="00766E26">
        <w:trPr>
          <w:cantSplit/>
          <w:trHeight w:val="332"/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Referinnotdesubsol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766E2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070F" w14:textId="77777777" w:rsidR="00F31E7C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-integrarea socio-economica a cetatenilor romani de etnie roma;</w:t>
            </w:r>
          </w:p>
          <w:p w14:paraId="4682C4A8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-sprijinirea copiilor defavorizați aparținând etniei rome;</w:t>
            </w:r>
          </w:p>
          <w:p w14:paraId="21BF44C3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</w:t>
            </w:r>
            <w:r w:rsidRPr="00256E02">
              <w:rPr>
                <w:rFonts w:ascii="Trebuchet MS" w:hAnsi="Trebuchet MS"/>
              </w:rPr>
              <w:t>integrarea femeii rome în societate.</w:t>
            </w:r>
          </w:p>
        </w:tc>
      </w:tr>
      <w:tr w:rsidR="00DB7A2A" w:rsidRPr="0060192D" w14:paraId="096886FE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B91C" w14:textId="77777777" w:rsidR="00DB7A2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in domeniul incluziunii romilor;</w:t>
            </w:r>
          </w:p>
          <w:p w14:paraId="17E30C6A" w14:textId="77777777" w:rsidR="002E36A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hAnsi="Trebuchet MS"/>
              </w:rPr>
              <w:t>-in domeniul sprijinirii tineretului;</w:t>
            </w:r>
          </w:p>
          <w:p w14:paraId="7C5FFC8C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in domeniul protecției mediului</w:t>
            </w:r>
          </w:p>
        </w:tc>
      </w:tr>
      <w:tr w:rsidR="00DB7A2A" w:rsidRPr="0060192D" w14:paraId="05CCFE78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CBCC" w14:textId="77777777" w:rsidR="00DB7A2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protecția, conservarea și ameliorarea mediului;</w:t>
            </w:r>
          </w:p>
          <w:p w14:paraId="780C2AA5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cresterea, ameliorarea si valorificarea produselor rezultate din cresterea ovinelor, bovinelor, caprinelor si a altor animale precum si productia culturilor agricole si a produselor agricole.</w:t>
            </w:r>
          </w:p>
        </w:tc>
      </w:tr>
      <w:tr w:rsidR="006F3615" w14:paraId="5D1937F7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0542" w14:textId="77777777" w:rsidR="006F3615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6946" w14:textId="77777777" w:rsidR="006F3615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animale din comuna Motca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9A6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sat Boureni, comuna Motca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animalelor</w:t>
            </w:r>
          </w:p>
        </w:tc>
      </w:tr>
      <w:tr w:rsidR="006F3615" w:rsidRPr="0060192D" w14:paraId="7C09F54E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766E26">
        <w:trPr>
          <w:trHeight w:val="249"/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179FA742" w:rsidR="006F3615" w:rsidRPr="0060192D" w:rsidRDefault="006F3615" w:rsidP="006F3615">
            <w:pPr>
              <w:pStyle w:val="Frspaiere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</w:t>
            </w:r>
            <w:del w:id="62" w:author="Codrii Pascanilor" w:date="2021-07-08T11:21:00Z">
              <w:r w:rsidR="00651C32" w:rsidDel="00766E26">
                <w:rPr>
                  <w:rFonts w:ascii="Trebuchet MS" w:hAnsi="Trebuchet MS"/>
                  <w:b/>
                </w:rPr>
                <w:delText>10.</w:delText>
              </w:r>
              <w:r w:rsidR="003F0A40" w:rsidDel="00766E26">
                <w:rPr>
                  <w:rFonts w:ascii="Trebuchet MS" w:hAnsi="Trebuchet MS"/>
                  <w:b/>
                </w:rPr>
                <w:delText>52</w:delText>
              </w:r>
              <w:r w:rsidR="00651C32" w:rsidDel="00766E26">
                <w:rPr>
                  <w:rFonts w:ascii="Trebuchet MS" w:hAnsi="Trebuchet MS"/>
                  <w:b/>
                </w:rPr>
                <w:delText xml:space="preserve"> </w:delText>
              </w:r>
              <w:r w:rsidRPr="0060192D" w:rsidDel="00766E26">
                <w:rPr>
                  <w:rFonts w:ascii="Trebuchet MS" w:hAnsi="Trebuchet MS"/>
                  <w:b/>
                </w:rPr>
                <w:delText>%</w:delText>
              </w:r>
            </w:del>
            <w:ins w:id="63" w:author="Codrii Pascanilor" w:date="2021-07-08T11:21:00Z">
              <w:r w:rsidR="00766E26">
                <w:rPr>
                  <w:rFonts w:ascii="Trebuchet MS" w:hAnsi="Trebuchet MS"/>
                  <w:b/>
                </w:rPr>
                <w:t>11,11%</w:t>
              </w:r>
            </w:ins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lastRenderedPageBreak/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277EBF" w:rsidRPr="0060192D" w14:paraId="57785270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4A0C" w14:textId="0CC7F807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7E88" w14:textId="6E82CB94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Apetri Catalin - Iulian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0EE2" w14:textId="2AC8DEF5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     -    </w:t>
            </w:r>
            <w:r w:rsidRPr="00FC5D1E">
              <w:rPr>
                <w:rFonts w:ascii="Trebuchet MS" w:eastAsia="Calibri" w:hAnsi="Trebuchet MS" w:cs="Times New Roman"/>
                <w:color w:val="000000"/>
              </w:rPr>
              <w:t>sat Homita,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C806" w14:textId="33F3B107" w:rsidR="00277EBF" w:rsidRPr="0060192D" w:rsidRDefault="00190726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Persoana fizica, membru fondator al GAL cu SC FERMA CHIRILA SRL, pe care a vandut-o</w:t>
            </w:r>
            <w:r w:rsidR="00E431AB">
              <w:rPr>
                <w:rFonts w:ascii="Trebuchet MS" w:eastAsia="Calibri" w:hAnsi="Trebuchet MS" w:cs="Times New Roman"/>
                <w:color w:val="000000"/>
              </w:rPr>
              <w:t>,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ramanand memru ca si persoana fizica. In prezent activeaza in cadrul fermei agricole I.I. Apetri Maricica, administrata de sotia sa.</w:t>
            </w:r>
          </w:p>
        </w:tc>
      </w:tr>
      <w:tr w:rsidR="00277EBF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38D472C2" w:rsidR="00277EBF" w:rsidRPr="0060192D" w:rsidRDefault="00277EBF" w:rsidP="00277EBF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PONDEREA PARTENERILOR – PERSOANE FIZICE RELEVANTE DIN TOTAL PARTENERIAT </w:t>
            </w:r>
            <w:del w:id="64" w:author="Codrii Pascanilor" w:date="2021-07-08T11:22:00Z">
              <w:r w:rsidR="00651C32" w:rsidDel="00766E26">
                <w:rPr>
                  <w:rFonts w:ascii="Trebuchet MS" w:eastAsia="Calibri" w:hAnsi="Trebuchet MS" w:cs="Times New Roman"/>
                  <w:b/>
                  <w:color w:val="000000"/>
                </w:rPr>
                <w:delText>2.</w:delText>
              </w:r>
              <w:r w:rsidR="003F0A40" w:rsidDel="00766E26">
                <w:rPr>
                  <w:rFonts w:ascii="Trebuchet MS" w:eastAsia="Calibri" w:hAnsi="Trebuchet MS" w:cs="Times New Roman"/>
                  <w:b/>
                  <w:color w:val="000000"/>
                </w:rPr>
                <w:delText>63</w:delText>
              </w:r>
              <w:r w:rsidR="00651C32" w:rsidDel="00766E26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  <w:r w:rsidRPr="0060192D" w:rsidDel="00766E26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ins w:id="65" w:author="Codrii Pascanilor" w:date="2021-07-08T11:22:00Z">
              <w:r w:rsidR="00766E26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2,77%</w:t>
              </w:r>
            </w:ins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 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22E75" w14:textId="77777777" w:rsidR="007E421A" w:rsidRDefault="007E421A" w:rsidP="00DA76F1">
      <w:pPr>
        <w:spacing w:after="0" w:line="240" w:lineRule="auto"/>
      </w:pPr>
      <w:r>
        <w:separator/>
      </w:r>
    </w:p>
  </w:endnote>
  <w:endnote w:type="continuationSeparator" w:id="0">
    <w:p w14:paraId="5F2B62B2" w14:textId="77777777" w:rsidR="007E421A" w:rsidRDefault="007E421A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21032" w14:textId="77777777" w:rsidR="007E421A" w:rsidRDefault="007E421A" w:rsidP="00DA76F1">
      <w:pPr>
        <w:spacing w:after="0" w:line="240" w:lineRule="auto"/>
      </w:pPr>
      <w:r>
        <w:separator/>
      </w:r>
    </w:p>
  </w:footnote>
  <w:footnote w:type="continuationSeparator" w:id="0">
    <w:p w14:paraId="52F7BE39" w14:textId="77777777" w:rsidR="007E421A" w:rsidRDefault="007E421A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RDefault="00DA76F1" w:rsidP="00074BB4">
      <w:pPr>
        <w:pStyle w:val="Textnotdesubsol"/>
        <w:jc w:val="both"/>
        <w:rPr>
          <w:rFonts w:ascii="Trebuchet MS" w:hAnsi="Trebuchet MS"/>
          <w:sz w:val="18"/>
          <w:szCs w:val="18"/>
        </w:rPr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Textnotdesubsol"/>
        <w:jc w:val="both"/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94C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47FD"/>
    <w:rsid w:val="000F429B"/>
    <w:rsid w:val="00102C48"/>
    <w:rsid w:val="00113E9E"/>
    <w:rsid w:val="00130A6D"/>
    <w:rsid w:val="00185807"/>
    <w:rsid w:val="00190726"/>
    <w:rsid w:val="00196263"/>
    <w:rsid w:val="001A4DAF"/>
    <w:rsid w:val="001C2C1A"/>
    <w:rsid w:val="001D1181"/>
    <w:rsid w:val="001F70BD"/>
    <w:rsid w:val="00214ED9"/>
    <w:rsid w:val="00256E02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2521F"/>
    <w:rsid w:val="00332DB4"/>
    <w:rsid w:val="00342AE0"/>
    <w:rsid w:val="003665B8"/>
    <w:rsid w:val="00370167"/>
    <w:rsid w:val="0038426E"/>
    <w:rsid w:val="00396DAF"/>
    <w:rsid w:val="00396DFE"/>
    <w:rsid w:val="003B19D0"/>
    <w:rsid w:val="003E7785"/>
    <w:rsid w:val="003F0A40"/>
    <w:rsid w:val="0040148B"/>
    <w:rsid w:val="0046457B"/>
    <w:rsid w:val="00474150"/>
    <w:rsid w:val="004A0FAC"/>
    <w:rsid w:val="004D0055"/>
    <w:rsid w:val="00527ECB"/>
    <w:rsid w:val="00546634"/>
    <w:rsid w:val="005777D3"/>
    <w:rsid w:val="00581ECA"/>
    <w:rsid w:val="005B260D"/>
    <w:rsid w:val="005C1FDA"/>
    <w:rsid w:val="00600B1C"/>
    <w:rsid w:val="0060192D"/>
    <w:rsid w:val="00607F4B"/>
    <w:rsid w:val="006229DA"/>
    <w:rsid w:val="00634FEE"/>
    <w:rsid w:val="00636FF2"/>
    <w:rsid w:val="00651C32"/>
    <w:rsid w:val="006632F0"/>
    <w:rsid w:val="006650A3"/>
    <w:rsid w:val="006E04C4"/>
    <w:rsid w:val="006E16A2"/>
    <w:rsid w:val="006F3615"/>
    <w:rsid w:val="0070781D"/>
    <w:rsid w:val="00717F70"/>
    <w:rsid w:val="00766E26"/>
    <w:rsid w:val="007B0704"/>
    <w:rsid w:val="007D6945"/>
    <w:rsid w:val="007E421A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432D0"/>
    <w:rsid w:val="00A51ED0"/>
    <w:rsid w:val="00A52A12"/>
    <w:rsid w:val="00A72FE3"/>
    <w:rsid w:val="00A84924"/>
    <w:rsid w:val="00A90454"/>
    <w:rsid w:val="00A90EC3"/>
    <w:rsid w:val="00A93098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D51B1"/>
    <w:rsid w:val="00BE0794"/>
    <w:rsid w:val="00BE334F"/>
    <w:rsid w:val="00C12E19"/>
    <w:rsid w:val="00C558C4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431AB"/>
    <w:rsid w:val="00E5184E"/>
    <w:rsid w:val="00E52F3C"/>
    <w:rsid w:val="00E55DB9"/>
    <w:rsid w:val="00EA6975"/>
    <w:rsid w:val="00ED0942"/>
    <w:rsid w:val="00F2066C"/>
    <w:rsid w:val="00F31E7C"/>
    <w:rsid w:val="00F37188"/>
    <w:rsid w:val="00F821BE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DA76F1"/>
    <w:rPr>
      <w:sz w:val="20"/>
      <w:szCs w:val="20"/>
    </w:rPr>
  </w:style>
  <w:style w:type="character" w:styleId="Referinnotdesubsol">
    <w:name w:val="footnote reference"/>
    <w:basedOn w:val="Fontdeparagrafimplicit"/>
    <w:semiHidden/>
    <w:unhideWhenUsed/>
    <w:rsid w:val="00DA76F1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D511C6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6F36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F3615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F361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F3615"/>
    <w:rPr>
      <w:b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3615"/>
  </w:style>
  <w:style w:type="paragraph" w:styleId="Subsol">
    <w:name w:val="footer"/>
    <w:basedOn w:val="Normal"/>
    <w:link w:val="Subsol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F639-C3F2-4978-8F3D-007BED86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1126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Codrii Pascanilor</cp:lastModifiedBy>
  <cp:revision>12</cp:revision>
  <cp:lastPrinted>2016-01-18T07:46:00Z</cp:lastPrinted>
  <dcterms:created xsi:type="dcterms:W3CDTF">2017-09-20T17:55:00Z</dcterms:created>
  <dcterms:modified xsi:type="dcterms:W3CDTF">2021-07-08T08:22:00Z</dcterms:modified>
</cp:coreProperties>
</file>